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18672C3" w14:textId="77777777" w:rsidR="00CF4CAE" w:rsidRDefault="0086059E" w:rsidP="0086059E">
      <w:pPr>
        <w:ind w:left="0"/>
        <w:rPr>
          <w:sz w:val="24"/>
          <w:szCs w:val="24"/>
        </w:rPr>
      </w:pPr>
      <w:r>
        <w:rPr>
          <w:noProof/>
          <w:sz w:val="24"/>
          <w:szCs w:val="24"/>
          <w:lang w:eastAsia="tr-TR"/>
        </w:rPr>
        <mc:AlternateContent>
          <mc:Choice Requires="wps">
            <w:drawing>
              <wp:anchor distT="0" distB="0" distL="114300" distR="114300" simplePos="0" relativeHeight="251659264" behindDoc="1" locked="0" layoutInCell="1" allowOverlap="1" wp14:anchorId="1845AD9B" wp14:editId="4421C716">
                <wp:simplePos x="0" y="0"/>
                <wp:positionH relativeFrom="column">
                  <wp:posOffset>-252805</wp:posOffset>
                </wp:positionH>
                <wp:positionV relativeFrom="paragraph">
                  <wp:posOffset>-263562</wp:posOffset>
                </wp:positionV>
                <wp:extent cx="7099935" cy="828338"/>
                <wp:effectExtent l="0" t="0" r="24765" b="10160"/>
                <wp:wrapNone/>
                <wp:docPr id="1" name="Akış Çizelgesi: İşlem 1"/>
                <wp:cNvGraphicFramePr/>
                <a:graphic xmlns:a="http://schemas.openxmlformats.org/drawingml/2006/main">
                  <a:graphicData uri="http://schemas.microsoft.com/office/word/2010/wordprocessingShape">
                    <wps:wsp>
                      <wps:cNvSpPr/>
                      <wps:spPr>
                        <a:xfrm>
                          <a:off x="0" y="0"/>
                          <a:ext cx="7099935" cy="828338"/>
                        </a:xfrm>
                        <a:prstGeom prst="flowChartProcess">
                          <a:avLst/>
                        </a:prstGeom>
                        <a:gradFill flip="none" rotWithShape="1">
                          <a:gsLst>
                            <a:gs pos="0">
                              <a:schemeClr val="bg1"/>
                            </a:gs>
                            <a:gs pos="50000">
                              <a:schemeClr val="accent1">
                                <a:tint val="44500"/>
                                <a:satMod val="160000"/>
                              </a:schemeClr>
                            </a:gs>
                            <a:gs pos="100000">
                              <a:schemeClr val="accent1">
                                <a:tint val="23500"/>
                                <a:satMod val="160000"/>
                              </a:schemeClr>
                            </a:gs>
                          </a:gsLst>
                          <a:path path="rect">
                            <a:fillToRect l="100000" t="100000"/>
                          </a:path>
                          <a:tileRect r="-100000" b="-100000"/>
                        </a:gradFill>
                      </wps:spPr>
                      <wps:style>
                        <a:lnRef idx="2">
                          <a:schemeClr val="accent6"/>
                        </a:lnRef>
                        <a:fillRef idx="1">
                          <a:schemeClr val="lt1"/>
                        </a:fillRef>
                        <a:effectRef idx="0">
                          <a:schemeClr val="accent6"/>
                        </a:effectRef>
                        <a:fontRef idx="minor">
                          <a:schemeClr val="dk1"/>
                        </a:fontRef>
                      </wps:style>
                      <wps:txbx>
                        <w:txbxContent>
                          <w:p w14:paraId="2F197817" w14:textId="77777777" w:rsidR="0086059E" w:rsidRDefault="0086059E" w:rsidP="0086059E">
                            <w:pPr>
                              <w:ind w:left="0"/>
                              <w:rPr>
                                <w:sz w:val="32"/>
                                <w:szCs w:val="32"/>
                              </w:rPr>
                            </w:pPr>
                            <w:r>
                              <w:rPr>
                                <w:sz w:val="32"/>
                                <w:szCs w:val="32"/>
                              </w:rPr>
                              <w:t xml:space="preserve">                                 </w:t>
                            </w:r>
                            <w:r w:rsidR="00644772">
                              <w:rPr>
                                <w:sz w:val="32"/>
                                <w:szCs w:val="32"/>
                              </w:rPr>
                              <w:t>………………………………..</w:t>
                            </w:r>
                            <w:r>
                              <w:rPr>
                                <w:sz w:val="32"/>
                                <w:szCs w:val="32"/>
                              </w:rPr>
                              <w:t xml:space="preserve"> ANADOLU LİSESİ</w:t>
                            </w:r>
                          </w:p>
                          <w:p w14:paraId="7F20E28B" w14:textId="77777777" w:rsidR="0086059E" w:rsidRDefault="0086059E" w:rsidP="0086059E">
                            <w:pPr>
                              <w:ind w:left="0"/>
                              <w:jc w:val="center"/>
                              <w:rPr>
                                <w:sz w:val="32"/>
                                <w:szCs w:val="32"/>
                              </w:rPr>
                            </w:pPr>
                            <w:r>
                              <w:rPr>
                                <w:sz w:val="32"/>
                                <w:szCs w:val="32"/>
                              </w:rPr>
                              <w:t xml:space="preserve">2023-2024 EĞİTİM ÖĞRETİM YILI COĞRAFYA </w:t>
                            </w:r>
                          </w:p>
                          <w:p w14:paraId="2B9FE6AF" w14:textId="77777777" w:rsidR="0086059E" w:rsidRPr="0086059E" w:rsidRDefault="0086059E" w:rsidP="0086059E">
                            <w:pPr>
                              <w:ind w:left="0"/>
                              <w:jc w:val="center"/>
                              <w:rPr>
                                <w:sz w:val="32"/>
                                <w:szCs w:val="32"/>
                              </w:rPr>
                            </w:pPr>
                            <w:r>
                              <w:rPr>
                                <w:sz w:val="32"/>
                                <w:szCs w:val="32"/>
                              </w:rPr>
                              <w:t>1.DÖNEM 1.YAZILISI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5AD9B" id="_x0000_t109" coordsize="21600,21600" o:spt="109" path="m,l,21600r21600,l21600,xe">
                <v:stroke joinstyle="miter"/>
                <v:path gradientshapeok="t" o:connecttype="rect"/>
              </v:shapetype>
              <v:shape id="Akış Çizelgesi: İşlem 1" o:spid="_x0000_s1026" type="#_x0000_t109" style="position:absolute;left:0;text-align:left;margin-left:-19.9pt;margin-top:-20.75pt;width:559.05pt;height:6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" fillcolor="white [3212]" strokecolor="#f79646 [3209]" strokeweight="2pt">
                <v:fill color2="#d6e2f0 [756]" rotate="t" focusposition="1,1" focussize="" colors="0 white;.5 #c2d1ed;1 #e1e8f5" focus="100%" type="gradientRadial">
                  <o:fill v:ext="view" type="gradientCenter"/>
                </v:fill>
                <v:textbox>
                  <w:txbxContent>
                    <w:p w14:paraId="2F197817" w14:textId="77777777" w:rsidR="0086059E" w:rsidRDefault="0086059E" w:rsidP="0086059E">
                      <w:pPr>
                        <w:ind w:left="0"/>
                        <w:rPr>
                          <w:sz w:val="32"/>
                          <w:szCs w:val="32"/>
                        </w:rPr>
                      </w:pPr>
                      <w:r>
                        <w:rPr>
                          <w:sz w:val="32"/>
                          <w:szCs w:val="32"/>
                        </w:rPr>
                        <w:t xml:space="preserve">                                 </w:t>
                      </w:r>
                      <w:r w:rsidR="00644772">
                        <w:rPr>
                          <w:sz w:val="32"/>
                          <w:szCs w:val="32"/>
                        </w:rPr>
                        <w:t>………………………………..</w:t>
                      </w:r>
                      <w:r>
                        <w:rPr>
                          <w:sz w:val="32"/>
                          <w:szCs w:val="32"/>
                        </w:rPr>
                        <w:t xml:space="preserve"> ANADOLU LİSESİ</w:t>
                      </w:r>
                    </w:p>
                    <w:p w14:paraId="7F20E28B" w14:textId="77777777" w:rsidR="0086059E" w:rsidRDefault="0086059E" w:rsidP="0086059E">
                      <w:pPr>
                        <w:ind w:left="0"/>
                        <w:jc w:val="center"/>
                        <w:rPr>
                          <w:sz w:val="32"/>
                          <w:szCs w:val="32"/>
                        </w:rPr>
                      </w:pPr>
                      <w:r>
                        <w:rPr>
                          <w:sz w:val="32"/>
                          <w:szCs w:val="32"/>
                        </w:rPr>
                        <w:t xml:space="preserve">2023-2024 EĞİTİM ÖĞRETİM YILI COĞRAFYA </w:t>
                      </w:r>
                    </w:p>
                    <w:p w14:paraId="2B9FE6AF" w14:textId="77777777" w:rsidR="0086059E" w:rsidRPr="0086059E" w:rsidRDefault="0086059E" w:rsidP="0086059E">
                      <w:pPr>
                        <w:ind w:left="0"/>
                        <w:jc w:val="center"/>
                        <w:rPr>
                          <w:sz w:val="32"/>
                          <w:szCs w:val="32"/>
                        </w:rPr>
                      </w:pPr>
                      <w:r>
                        <w:rPr>
                          <w:sz w:val="32"/>
                          <w:szCs w:val="32"/>
                        </w:rPr>
                        <w:t>1.DÖNEM 1.YAZILISI</w:t>
                      </w:r>
                    </w:p>
                  </w:txbxContent>
                </v:textbox>
              </v:shape>
            </w:pict>
          </mc:Fallback>
        </mc:AlternateContent>
      </w:r>
    </w:p>
    <w:p w14:paraId="4DED9601" w14:textId="77777777" w:rsidR="00CF4CAE" w:rsidRPr="00CF4CAE" w:rsidRDefault="00CF4CAE" w:rsidP="00CF4CAE">
      <w:pPr>
        <w:rPr>
          <w:sz w:val="24"/>
          <w:szCs w:val="24"/>
        </w:rPr>
      </w:pPr>
    </w:p>
    <w:p w14:paraId="2EA0853F" w14:textId="77777777" w:rsidR="00CF4CAE" w:rsidRPr="00CF4CAE" w:rsidRDefault="00CF4CAE" w:rsidP="00CF4CAE">
      <w:pPr>
        <w:rPr>
          <w:sz w:val="24"/>
          <w:szCs w:val="24"/>
        </w:rPr>
      </w:pPr>
    </w:p>
    <w:p w14:paraId="5F249667" w14:textId="77777777" w:rsidR="00CF4CAE" w:rsidRPr="00CF4CAE" w:rsidRDefault="00CF4CAE" w:rsidP="00CF4CAE">
      <w:pPr>
        <w:rPr>
          <w:sz w:val="24"/>
          <w:szCs w:val="24"/>
        </w:rPr>
      </w:pPr>
    </w:p>
    <w:p w14:paraId="19AAE96D" w14:textId="77777777" w:rsidR="00CF4CAE" w:rsidRPr="006175A3" w:rsidRDefault="00CF4CAE" w:rsidP="00CF4CAE">
      <w:pPr>
        <w:ind w:left="0"/>
        <w:rPr>
          <w:b/>
          <w:sz w:val="32"/>
          <w:szCs w:val="24"/>
        </w:rPr>
      </w:pPr>
      <w:r w:rsidRPr="006175A3">
        <w:rPr>
          <w:b/>
          <w:sz w:val="32"/>
          <w:szCs w:val="24"/>
        </w:rPr>
        <w:t>1.</w:t>
      </w:r>
    </w:p>
    <w:p w14:paraId="4CC9C5AD" w14:textId="77777777" w:rsidR="00CF4CAE" w:rsidRDefault="00CF4CAE" w:rsidP="006175A3">
      <w:pPr>
        <w:ind w:left="0"/>
        <w:rPr>
          <w:sz w:val="24"/>
          <w:szCs w:val="24"/>
        </w:rPr>
      </w:pPr>
    </w:p>
    <w:p w14:paraId="73B157D5" w14:textId="77777777" w:rsidR="00CF4CAE" w:rsidRPr="00CF4CAE" w:rsidRDefault="006175A3" w:rsidP="00CF4CAE">
      <w:pPr>
        <w:ind w:left="0" w:right="0"/>
        <w:jc w:val="left"/>
        <w:textAlignment w:val="baseline"/>
        <w:rPr>
          <w:ins w:id="0" w:author="Unknown"/>
          <w:rFonts w:ascii="Arial" w:eastAsia="Times New Roman" w:hAnsi="Arial" w:cs="Arial"/>
          <w:color w:val="222222"/>
          <w:sz w:val="24"/>
          <w:szCs w:val="24"/>
          <w:bdr w:val="none" w:sz="0" w:space="0" w:color="auto" w:frame="1"/>
          <w:shd w:val="clear" w:color="auto" w:fill="FFFFFF"/>
          <w:lang w:eastAsia="tr-TR"/>
        </w:rPr>
      </w:pPr>
      <w:r>
        <w:rPr>
          <w:rFonts w:ascii="Arial" w:eastAsia="Times New Roman" w:hAnsi="Arial" w:cs="Arial"/>
          <w:noProof/>
          <w:color w:val="222222"/>
          <w:sz w:val="24"/>
          <w:szCs w:val="24"/>
          <w:bdr w:val="none" w:sz="0" w:space="0" w:color="auto" w:frame="1"/>
          <w:shd w:val="clear" w:color="auto" w:fill="FFFFFF"/>
          <w:lang w:eastAsia="tr-TR"/>
        </w:rPr>
        <w:drawing>
          <wp:inline distT="0" distB="0" distL="0" distR="0" wp14:anchorId="5EDF5E2C" wp14:editId="3A2CAD41">
            <wp:extent cx="6841863" cy="2076226"/>
            <wp:effectExtent l="0" t="0" r="0" b="63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bon+Ayak+İz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44898" cy="2077147"/>
                    </a:xfrm>
                    <a:prstGeom prst="rect">
                      <a:avLst/>
                    </a:prstGeom>
                  </pic:spPr>
                </pic:pic>
              </a:graphicData>
            </a:graphic>
          </wp:inline>
        </w:drawing>
      </w:r>
      <w:ins w:id="1" w:author="Unknown">
        <w:r w:rsidR="00CF4CAE" w:rsidRPr="00CF4CAE">
          <w:rPr>
            <w:rFonts w:ascii="Arial" w:eastAsia="Times New Roman" w:hAnsi="Arial" w:cs="Arial"/>
            <w:color w:val="222222"/>
            <w:sz w:val="24"/>
            <w:szCs w:val="24"/>
            <w:bdr w:val="none" w:sz="0" w:space="0" w:color="auto" w:frame="1"/>
            <w:shd w:val="clear" w:color="auto" w:fill="FFFFFF"/>
            <w:lang w:eastAsia="tr-TR"/>
          </w:rPr>
          <w:br/>
        </w:r>
      </w:ins>
    </w:p>
    <w:p w14:paraId="75838C59" w14:textId="77777777" w:rsidR="00CF4CAE" w:rsidRPr="00CF4CAE" w:rsidRDefault="00CF4CAE" w:rsidP="00CF4CAE">
      <w:pPr>
        <w:shd w:val="clear" w:color="auto" w:fill="FFFFFF"/>
        <w:spacing w:line="372" w:lineRule="atLeast"/>
        <w:ind w:left="0" w:right="0"/>
        <w:textAlignment w:val="baseline"/>
        <w:rPr>
          <w:rFonts w:ascii="Arial" w:eastAsia="Times New Roman" w:hAnsi="Arial" w:cs="Arial"/>
          <w:color w:val="222222"/>
          <w:sz w:val="24"/>
          <w:szCs w:val="24"/>
          <w:lang w:eastAsia="tr-TR"/>
        </w:rPr>
      </w:pPr>
      <w:r w:rsidRPr="00CF4CAE">
        <w:rPr>
          <w:rFonts w:ascii="Arial" w:eastAsia="Times New Roman" w:hAnsi="Arial" w:cs="Arial"/>
          <w:b/>
          <w:bCs/>
          <w:color w:val="222222"/>
          <w:sz w:val="24"/>
          <w:szCs w:val="24"/>
          <w:bdr w:val="none" w:sz="0" w:space="0" w:color="auto" w:frame="1"/>
          <w:lang w:eastAsia="tr-TR"/>
        </w:rPr>
        <w:t>Karbon ayak izi,</w:t>
      </w:r>
    </w:p>
    <w:p w14:paraId="52AC29D8" w14:textId="77777777" w:rsidR="00CF4CAE" w:rsidRPr="00CF4CAE" w:rsidRDefault="00CF4CAE" w:rsidP="00CF4CAE">
      <w:pPr>
        <w:shd w:val="clear" w:color="auto" w:fill="FFFFFF"/>
        <w:spacing w:line="372" w:lineRule="atLeast"/>
        <w:ind w:left="0" w:right="0"/>
        <w:textAlignment w:val="baseline"/>
        <w:rPr>
          <w:rFonts w:ascii="Arial" w:eastAsia="Times New Roman" w:hAnsi="Arial" w:cs="Arial"/>
          <w:color w:val="222222"/>
          <w:sz w:val="24"/>
          <w:szCs w:val="24"/>
          <w:lang w:eastAsia="tr-TR"/>
        </w:rPr>
      </w:pPr>
      <w:r w:rsidRPr="00CF4CAE">
        <w:rPr>
          <w:rFonts w:ascii="Arial" w:eastAsia="Times New Roman" w:hAnsi="Arial" w:cs="Arial"/>
          <w:color w:val="222222"/>
          <w:sz w:val="24"/>
          <w:szCs w:val="24"/>
          <w:lang w:eastAsia="tr-TR"/>
        </w:rPr>
        <w:t>Her bir birey yaşadığı yere ve yaşam şekline göre </w:t>
      </w:r>
      <w:r w:rsidRPr="00CF4CAE">
        <w:rPr>
          <w:rFonts w:ascii="Arial" w:eastAsia="Times New Roman" w:hAnsi="Arial" w:cs="Arial"/>
          <w:b/>
          <w:bCs/>
          <w:color w:val="222222"/>
          <w:sz w:val="24"/>
          <w:szCs w:val="24"/>
          <w:bdr w:val="none" w:sz="0" w:space="0" w:color="auto" w:frame="1"/>
          <w:lang w:eastAsia="tr-TR"/>
        </w:rPr>
        <w:t>farklı miktarda karbon salınımına</w:t>
      </w:r>
      <w:r w:rsidRPr="00CF4CAE">
        <w:rPr>
          <w:rFonts w:ascii="Arial" w:eastAsia="Times New Roman" w:hAnsi="Arial" w:cs="Arial"/>
          <w:color w:val="222222"/>
          <w:sz w:val="24"/>
          <w:szCs w:val="24"/>
          <w:lang w:eastAsia="tr-TR"/>
        </w:rPr>
        <w:t> neden olur. Yediğimiz gıda tipinden ulaşım şeklimize ve elektrik tüketimimize göre hepimizin karbon ayak izi farklıdır. Örneğin araba kullanırken yaktığımız benzin, evi ısıtırken kullandığımız enerji ve yediğimiz gıdaların üretim süreci, belirli bir miktar karbondioksit salınımına neden olmaktadır.</w:t>
      </w:r>
    </w:p>
    <w:p w14:paraId="31CE1285" w14:textId="77777777" w:rsidR="00AC007C" w:rsidRPr="00C27253" w:rsidRDefault="006175A3" w:rsidP="00C27253">
      <w:pPr>
        <w:pStyle w:val="ListeParagraf"/>
        <w:numPr>
          <w:ilvl w:val="0"/>
          <w:numId w:val="1"/>
        </w:numPr>
        <w:rPr>
          <w:b/>
          <w:sz w:val="28"/>
          <w:szCs w:val="24"/>
        </w:rPr>
      </w:pPr>
      <w:r w:rsidRPr="00C27253">
        <w:rPr>
          <w:b/>
          <w:sz w:val="28"/>
          <w:szCs w:val="24"/>
        </w:rPr>
        <w:t>Karbon salınımını azaltmak için doğal çevreye karşı ne tür sorumluluklarımız vardır? Yorumlayarak yazınız?</w:t>
      </w:r>
      <w:r w:rsidR="006A4B45">
        <w:rPr>
          <w:b/>
          <w:sz w:val="28"/>
          <w:szCs w:val="24"/>
        </w:rPr>
        <w:t xml:space="preserve"> (10 puan)</w:t>
      </w:r>
    </w:p>
    <w:p w14:paraId="49A943FE" w14:textId="77777777" w:rsidR="00C27253" w:rsidRDefault="00C27253" w:rsidP="00C27253">
      <w:pPr>
        <w:pStyle w:val="ListeParagraf"/>
        <w:numPr>
          <w:ilvl w:val="0"/>
          <w:numId w:val="1"/>
        </w:numPr>
        <w:rPr>
          <w:b/>
          <w:sz w:val="28"/>
          <w:szCs w:val="24"/>
        </w:rPr>
      </w:pPr>
      <w:r>
        <w:rPr>
          <w:b/>
          <w:sz w:val="28"/>
          <w:szCs w:val="24"/>
        </w:rPr>
        <w:t>Sanayileşme ile karbon salınımı arasında bir bağ var mıdır? Varda açıklayınız?</w:t>
      </w:r>
      <w:r w:rsidR="006A4B45">
        <w:rPr>
          <w:b/>
          <w:sz w:val="28"/>
          <w:szCs w:val="24"/>
        </w:rPr>
        <w:t>(10 puan)</w:t>
      </w:r>
    </w:p>
    <w:p w14:paraId="7DA252A4" w14:textId="77777777" w:rsidR="00D722DD" w:rsidRDefault="00D722DD" w:rsidP="00D722DD">
      <w:pPr>
        <w:pStyle w:val="ListeParagraf"/>
        <w:ind w:left="578"/>
        <w:rPr>
          <w:b/>
          <w:sz w:val="28"/>
          <w:szCs w:val="24"/>
        </w:rPr>
      </w:pPr>
    </w:p>
    <w:p w14:paraId="574968F2" w14:textId="77777777" w:rsidR="00317611" w:rsidRDefault="00D722DD" w:rsidP="00D722DD">
      <w:pPr>
        <w:ind w:left="0"/>
        <w:rPr>
          <w:b/>
          <w:sz w:val="28"/>
          <w:szCs w:val="24"/>
        </w:rPr>
      </w:pPr>
      <w:r>
        <w:rPr>
          <w:b/>
          <w:sz w:val="28"/>
          <w:szCs w:val="24"/>
        </w:rPr>
        <w:t>2.</w:t>
      </w:r>
    </w:p>
    <w:p w14:paraId="364BE00F" w14:textId="77777777" w:rsidR="00317611" w:rsidRDefault="00D722DD" w:rsidP="00D722DD">
      <w:pPr>
        <w:ind w:left="0"/>
        <w:rPr>
          <w:sz w:val="28"/>
          <w:szCs w:val="24"/>
        </w:rPr>
      </w:pPr>
      <w:r>
        <w:rPr>
          <w:noProof/>
          <w:sz w:val="28"/>
          <w:szCs w:val="24"/>
          <w:lang w:eastAsia="tr-TR"/>
        </w:rPr>
        <w:drawing>
          <wp:inline distT="0" distB="0" distL="0" distR="0" wp14:anchorId="5EFF6656" wp14:editId="0705D546">
            <wp:extent cx="3560781" cy="1679208"/>
            <wp:effectExtent l="133350" t="114300" r="154305" b="16891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ARALIK.jpg"/>
                    <pic:cNvPicPr/>
                  </pic:nvPicPr>
                  <pic:blipFill rotWithShape="1">
                    <a:blip r:embed="rId8">
                      <a:extLst>
                        <a:ext uri="{28A0092B-C50C-407E-A947-70E740481C1C}">
                          <a14:useLocalDpi xmlns:a14="http://schemas.microsoft.com/office/drawing/2010/main" val="0"/>
                        </a:ext>
                      </a:extLst>
                    </a:blip>
                    <a:srcRect l="11370" t="23920" r="12239" b="15473"/>
                    <a:stretch/>
                  </pic:blipFill>
                  <pic:spPr bwMode="auto">
                    <a:xfrm>
                      <a:off x="0" y="0"/>
                      <a:ext cx="3600556" cy="16979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17DF789E" w14:textId="77777777" w:rsidR="00317611" w:rsidRDefault="00317611" w:rsidP="00317611">
      <w:pPr>
        <w:rPr>
          <w:sz w:val="28"/>
          <w:szCs w:val="24"/>
        </w:rPr>
      </w:pPr>
    </w:p>
    <w:p w14:paraId="7322FEB7" w14:textId="77777777" w:rsidR="00D722DD" w:rsidRDefault="00317611" w:rsidP="00317611">
      <w:pPr>
        <w:pStyle w:val="ListeParagraf"/>
        <w:numPr>
          <w:ilvl w:val="0"/>
          <w:numId w:val="2"/>
        </w:numPr>
        <w:rPr>
          <w:sz w:val="28"/>
          <w:szCs w:val="24"/>
        </w:rPr>
      </w:pPr>
      <w:r>
        <w:rPr>
          <w:sz w:val="28"/>
          <w:szCs w:val="24"/>
        </w:rPr>
        <w:t>Güneş ışınlarına ve aydınlanma çemberinin bulunduğu yere bakarak yaşanan tarih hakkında bilgi veriniz? Hangi tarih bu konumda yaşanır?</w:t>
      </w:r>
      <w:r w:rsidR="00466854">
        <w:rPr>
          <w:sz w:val="28"/>
          <w:szCs w:val="24"/>
        </w:rPr>
        <w:t xml:space="preserve"> (5 puan)</w:t>
      </w:r>
    </w:p>
    <w:p w14:paraId="2092B0F6" w14:textId="77777777" w:rsidR="00317611" w:rsidRDefault="00317611" w:rsidP="00317611">
      <w:pPr>
        <w:pStyle w:val="ListeParagraf"/>
        <w:numPr>
          <w:ilvl w:val="0"/>
          <w:numId w:val="2"/>
        </w:numPr>
        <w:rPr>
          <w:sz w:val="28"/>
          <w:szCs w:val="24"/>
        </w:rPr>
      </w:pPr>
      <w:r>
        <w:rPr>
          <w:sz w:val="28"/>
          <w:szCs w:val="24"/>
        </w:rPr>
        <w:t>Bu tarihte güneş ışınları nereye dik gelir?</w:t>
      </w:r>
      <w:r w:rsidR="00466854">
        <w:rPr>
          <w:sz w:val="28"/>
          <w:szCs w:val="24"/>
        </w:rPr>
        <w:t xml:space="preserve"> (5puan)</w:t>
      </w:r>
    </w:p>
    <w:p w14:paraId="369B9839" w14:textId="77777777" w:rsidR="00317611" w:rsidRDefault="00317611" w:rsidP="00317611">
      <w:pPr>
        <w:pStyle w:val="ListeParagraf"/>
        <w:numPr>
          <w:ilvl w:val="0"/>
          <w:numId w:val="2"/>
        </w:numPr>
        <w:rPr>
          <w:sz w:val="28"/>
          <w:szCs w:val="24"/>
        </w:rPr>
      </w:pPr>
      <w:r>
        <w:rPr>
          <w:sz w:val="28"/>
          <w:szCs w:val="24"/>
        </w:rPr>
        <w:t>Bu tarihte ülkemizde hangi mevsim yaşanır? Ya da yaşanmaya başlar?</w:t>
      </w:r>
      <w:r w:rsidR="00466854">
        <w:rPr>
          <w:sz w:val="28"/>
          <w:szCs w:val="24"/>
        </w:rPr>
        <w:t xml:space="preserve"> (5 puan)</w:t>
      </w:r>
    </w:p>
    <w:p w14:paraId="0A2B87CB" w14:textId="77777777" w:rsidR="00317611" w:rsidRDefault="00317611" w:rsidP="00317611">
      <w:pPr>
        <w:pStyle w:val="ListeParagraf"/>
        <w:numPr>
          <w:ilvl w:val="0"/>
          <w:numId w:val="2"/>
        </w:numPr>
        <w:rPr>
          <w:sz w:val="28"/>
          <w:szCs w:val="24"/>
        </w:rPr>
      </w:pPr>
      <w:r>
        <w:rPr>
          <w:sz w:val="28"/>
          <w:szCs w:val="24"/>
        </w:rPr>
        <w:t>Aydınlanma çemberi neden düz bir çizgi olarak değil de çember olarak verilmiştir soruda?</w:t>
      </w:r>
      <w:r w:rsidR="00466854">
        <w:rPr>
          <w:sz w:val="28"/>
          <w:szCs w:val="24"/>
        </w:rPr>
        <w:t xml:space="preserve"> (5 puan )</w:t>
      </w:r>
    </w:p>
    <w:p w14:paraId="5CAE19E4" w14:textId="77777777" w:rsidR="00A06569" w:rsidRDefault="00A06569" w:rsidP="00787FF4">
      <w:pPr>
        <w:ind w:left="0"/>
        <w:rPr>
          <w:b/>
          <w:sz w:val="40"/>
          <w:szCs w:val="24"/>
        </w:rPr>
      </w:pPr>
    </w:p>
    <w:p w14:paraId="43053C5B" w14:textId="20404545" w:rsidR="0087576A" w:rsidRDefault="00787FF4" w:rsidP="00787FF4">
      <w:pPr>
        <w:ind w:left="0"/>
        <w:rPr>
          <w:sz w:val="28"/>
          <w:szCs w:val="24"/>
        </w:rPr>
      </w:pPr>
      <w:r w:rsidRPr="00E86C68">
        <w:rPr>
          <w:b/>
          <w:sz w:val="40"/>
          <w:szCs w:val="24"/>
        </w:rPr>
        <w:t>3</w:t>
      </w:r>
      <w:r>
        <w:rPr>
          <w:sz w:val="28"/>
          <w:szCs w:val="24"/>
        </w:rPr>
        <w:t>.</w:t>
      </w:r>
      <w:r w:rsidR="0087576A">
        <w:rPr>
          <w:noProof/>
          <w:sz w:val="28"/>
          <w:szCs w:val="24"/>
          <w:lang w:eastAsia="tr-TR"/>
        </w:rPr>
        <w:drawing>
          <wp:inline distT="0" distB="0" distL="0" distR="0" wp14:anchorId="05D3A4B7" wp14:editId="2362C27F">
            <wp:extent cx="5970494" cy="1409252"/>
            <wp:effectExtent l="133350" t="114300" r="144780" b="17208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z-kış.png"/>
                    <pic:cNvPicPr/>
                  </pic:nvPicPr>
                  <pic:blipFill rotWithShape="1">
                    <a:blip r:embed="rId9" cstate="print">
                      <a:extLst>
                        <a:ext uri="{28A0092B-C50C-407E-A947-70E740481C1C}">
                          <a14:useLocalDpi xmlns:a14="http://schemas.microsoft.com/office/drawing/2010/main" val="0"/>
                        </a:ext>
                      </a:extLst>
                    </a:blip>
                    <a:srcRect l="3066" t="5961" r="7155" b="5915"/>
                    <a:stretch/>
                  </pic:blipFill>
                  <pic:spPr bwMode="auto">
                    <a:xfrm>
                      <a:off x="0" y="0"/>
                      <a:ext cx="5968414" cy="140876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AE93F15" w14:textId="77777777" w:rsidR="0087576A" w:rsidRPr="0087576A" w:rsidRDefault="0087576A" w:rsidP="0087576A">
      <w:pPr>
        <w:rPr>
          <w:sz w:val="28"/>
          <w:szCs w:val="24"/>
        </w:rPr>
      </w:pPr>
    </w:p>
    <w:p w14:paraId="2125E22C" w14:textId="77777777" w:rsidR="00787FF4" w:rsidRDefault="0087576A" w:rsidP="0087576A">
      <w:pPr>
        <w:pStyle w:val="ListeParagraf"/>
        <w:numPr>
          <w:ilvl w:val="0"/>
          <w:numId w:val="3"/>
        </w:numPr>
        <w:rPr>
          <w:sz w:val="28"/>
          <w:szCs w:val="24"/>
        </w:rPr>
      </w:pPr>
      <w:r>
        <w:rPr>
          <w:sz w:val="28"/>
          <w:szCs w:val="24"/>
        </w:rPr>
        <w:t xml:space="preserve">Güneşe en uzak olduğumuz tarihte kuzey yarım kürede yaz </w:t>
      </w:r>
      <w:r w:rsidR="00FF606E">
        <w:rPr>
          <w:sz w:val="28"/>
          <w:szCs w:val="24"/>
        </w:rPr>
        <w:t>yaşanmaktadır. Neden</w:t>
      </w:r>
      <w:r>
        <w:rPr>
          <w:sz w:val="28"/>
          <w:szCs w:val="24"/>
        </w:rPr>
        <w:t>?</w:t>
      </w:r>
      <w:r w:rsidR="00CF38B6">
        <w:rPr>
          <w:sz w:val="28"/>
          <w:szCs w:val="24"/>
        </w:rPr>
        <w:t>(10 puan)</w:t>
      </w:r>
    </w:p>
    <w:p w14:paraId="456267C8" w14:textId="77777777" w:rsidR="0087576A" w:rsidRDefault="00FF606E" w:rsidP="0087576A">
      <w:pPr>
        <w:pStyle w:val="ListeParagraf"/>
        <w:numPr>
          <w:ilvl w:val="0"/>
          <w:numId w:val="3"/>
        </w:numPr>
        <w:rPr>
          <w:sz w:val="28"/>
          <w:szCs w:val="24"/>
        </w:rPr>
      </w:pPr>
      <w:r>
        <w:rPr>
          <w:sz w:val="28"/>
          <w:szCs w:val="24"/>
        </w:rPr>
        <w:t>Dünyanın izlediği bu yol tam bir daire olsaydı neler yaşanırdı?</w:t>
      </w:r>
      <w:r w:rsidR="00075785">
        <w:rPr>
          <w:sz w:val="28"/>
          <w:szCs w:val="24"/>
        </w:rPr>
        <w:t xml:space="preserve"> Yazınız</w:t>
      </w:r>
      <w:r w:rsidR="00CF38B6">
        <w:rPr>
          <w:sz w:val="28"/>
          <w:szCs w:val="24"/>
        </w:rPr>
        <w:t xml:space="preserve"> (10 puan)</w:t>
      </w:r>
    </w:p>
    <w:p w14:paraId="6B344D87" w14:textId="77777777" w:rsidR="00B4421E" w:rsidRDefault="00B4421E" w:rsidP="00B4421E">
      <w:pPr>
        <w:ind w:left="0"/>
        <w:rPr>
          <w:sz w:val="28"/>
          <w:szCs w:val="24"/>
        </w:rPr>
      </w:pPr>
    </w:p>
    <w:p w14:paraId="508F2722" w14:textId="77777777" w:rsidR="00B4421E" w:rsidRDefault="00E563B2" w:rsidP="00B4421E">
      <w:pPr>
        <w:ind w:left="0"/>
        <w:rPr>
          <w:sz w:val="28"/>
          <w:szCs w:val="24"/>
        </w:rPr>
      </w:pPr>
      <w:r>
        <w:rPr>
          <w:noProof/>
          <w:sz w:val="28"/>
          <w:szCs w:val="24"/>
          <w:lang w:eastAsia="tr-TR"/>
        </w:rPr>
        <w:drawing>
          <wp:inline distT="0" distB="0" distL="0" distR="0" wp14:anchorId="1ECC3697" wp14:editId="1B56F807">
            <wp:extent cx="2893807" cy="1284008"/>
            <wp:effectExtent l="0" t="0" r="190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zurum-ovasi.jpg"/>
                    <pic:cNvPicPr/>
                  </pic:nvPicPr>
                  <pic:blipFill>
                    <a:blip r:embed="rId10">
                      <a:extLst>
                        <a:ext uri="{28A0092B-C50C-407E-A947-70E740481C1C}">
                          <a14:useLocalDpi xmlns:a14="http://schemas.microsoft.com/office/drawing/2010/main" val="0"/>
                        </a:ext>
                      </a:extLst>
                    </a:blip>
                    <a:stretch>
                      <a:fillRect/>
                    </a:stretch>
                  </pic:blipFill>
                  <pic:spPr>
                    <a:xfrm>
                      <a:off x="0" y="0"/>
                      <a:ext cx="2895937" cy="1284953"/>
                    </a:xfrm>
                    <a:prstGeom prst="rect">
                      <a:avLst/>
                    </a:prstGeom>
                  </pic:spPr>
                </pic:pic>
              </a:graphicData>
            </a:graphic>
          </wp:inline>
        </w:drawing>
      </w:r>
    </w:p>
    <w:p w14:paraId="1EDD1D31" w14:textId="77777777" w:rsidR="00B4421E" w:rsidRDefault="00B4421E" w:rsidP="00B4421E">
      <w:pPr>
        <w:ind w:left="0"/>
        <w:rPr>
          <w:sz w:val="28"/>
          <w:szCs w:val="24"/>
        </w:rPr>
      </w:pPr>
      <w:r w:rsidRPr="00E86C68">
        <w:rPr>
          <w:b/>
          <w:sz w:val="32"/>
          <w:szCs w:val="24"/>
        </w:rPr>
        <w:t>4.</w:t>
      </w:r>
      <w:r w:rsidRPr="00E86C68">
        <w:rPr>
          <w:sz w:val="32"/>
          <w:szCs w:val="24"/>
        </w:rPr>
        <w:t xml:space="preserve"> </w:t>
      </w:r>
      <w:r>
        <w:rPr>
          <w:sz w:val="28"/>
          <w:szCs w:val="24"/>
        </w:rPr>
        <w:t xml:space="preserve">Doğu ekspresiyle yolculuk yapmak hep </w:t>
      </w:r>
      <w:r w:rsidR="00D872DD">
        <w:rPr>
          <w:sz w:val="28"/>
          <w:szCs w:val="24"/>
        </w:rPr>
        <w:t>hayalimdi. Çok</w:t>
      </w:r>
      <w:r>
        <w:rPr>
          <w:sz w:val="28"/>
          <w:szCs w:val="24"/>
        </w:rPr>
        <w:t xml:space="preserve"> gizemli geliyor değil mi ismi.(DOĞU EXPRESİ) Biraz da binbirgece masallarının havası var.</w:t>
      </w:r>
    </w:p>
    <w:p w14:paraId="23B5B27A" w14:textId="77777777" w:rsidR="004D5EAF" w:rsidRDefault="00B4421E" w:rsidP="00B4421E">
      <w:pPr>
        <w:ind w:left="0"/>
        <w:rPr>
          <w:sz w:val="28"/>
          <w:szCs w:val="24"/>
        </w:rPr>
      </w:pPr>
      <w:r>
        <w:rPr>
          <w:sz w:val="28"/>
          <w:szCs w:val="24"/>
        </w:rPr>
        <w:t>……Ankara’dan geçerken dümdüz fakat ara ara ha</w:t>
      </w:r>
      <w:r w:rsidR="00D872DD">
        <w:rPr>
          <w:sz w:val="28"/>
          <w:szCs w:val="24"/>
        </w:rPr>
        <w:t>fif tepelik arazilerden geçtik,K</w:t>
      </w:r>
      <w:r w:rsidR="0011294F">
        <w:rPr>
          <w:sz w:val="28"/>
          <w:szCs w:val="24"/>
        </w:rPr>
        <w:t>ızıl</w:t>
      </w:r>
      <w:r>
        <w:rPr>
          <w:sz w:val="28"/>
          <w:szCs w:val="24"/>
        </w:rPr>
        <w:t xml:space="preserve">ırmak sanki akmıyor da dinleniyor </w:t>
      </w:r>
      <w:r w:rsidR="00D872DD">
        <w:rPr>
          <w:sz w:val="28"/>
          <w:szCs w:val="24"/>
        </w:rPr>
        <w:t>gibiydi.</w:t>
      </w:r>
      <w:r>
        <w:rPr>
          <w:sz w:val="28"/>
          <w:szCs w:val="24"/>
        </w:rPr>
        <w:t xml:space="preserve"> Sivas’tan buraya uzun bir yol</w:t>
      </w:r>
      <w:r w:rsidR="00E563B2">
        <w:rPr>
          <w:sz w:val="28"/>
          <w:szCs w:val="24"/>
        </w:rPr>
        <w:t xml:space="preserve"> tabi ki</w:t>
      </w:r>
      <w:r>
        <w:rPr>
          <w:sz w:val="28"/>
          <w:szCs w:val="24"/>
        </w:rPr>
        <w:t>.</w:t>
      </w:r>
      <w:r w:rsidR="00E563B2">
        <w:rPr>
          <w:sz w:val="28"/>
          <w:szCs w:val="24"/>
        </w:rPr>
        <w:t xml:space="preserve"> </w:t>
      </w:r>
      <w:r>
        <w:rPr>
          <w:sz w:val="28"/>
          <w:szCs w:val="24"/>
        </w:rPr>
        <w:t>Erzincan</w:t>
      </w:r>
      <w:r w:rsidR="00E563B2">
        <w:rPr>
          <w:sz w:val="28"/>
          <w:szCs w:val="24"/>
        </w:rPr>
        <w:t>’</w:t>
      </w:r>
      <w:r>
        <w:rPr>
          <w:sz w:val="28"/>
          <w:szCs w:val="24"/>
        </w:rPr>
        <w:t>a vardığımızda bir şey fark e</w:t>
      </w:r>
      <w:r w:rsidR="00E563B2">
        <w:rPr>
          <w:sz w:val="28"/>
          <w:szCs w:val="24"/>
        </w:rPr>
        <w:t>ttim dümdüz ovanın etrafını</w:t>
      </w:r>
      <w:r w:rsidR="00B375E8">
        <w:rPr>
          <w:sz w:val="28"/>
          <w:szCs w:val="24"/>
        </w:rPr>
        <w:t>,</w:t>
      </w:r>
      <w:r w:rsidR="00E563B2">
        <w:rPr>
          <w:sz w:val="28"/>
          <w:szCs w:val="24"/>
        </w:rPr>
        <w:t xml:space="preserve"> bir sur gibi saran güzelim dağlar, görüyorum. T</w:t>
      </w:r>
      <w:r>
        <w:rPr>
          <w:sz w:val="28"/>
          <w:szCs w:val="24"/>
        </w:rPr>
        <w:t xml:space="preserve">am bir zıtlık </w:t>
      </w:r>
      <w:r w:rsidR="00E563B2">
        <w:rPr>
          <w:sz w:val="28"/>
          <w:szCs w:val="24"/>
        </w:rPr>
        <w:t>.Düzlük ve dağlık alan ne</w:t>
      </w:r>
      <w:r w:rsidR="006D2EB7">
        <w:rPr>
          <w:sz w:val="28"/>
          <w:szCs w:val="24"/>
        </w:rPr>
        <w:t xml:space="preserve"> güzel manzara</w:t>
      </w:r>
      <w:r>
        <w:rPr>
          <w:sz w:val="28"/>
          <w:szCs w:val="24"/>
        </w:rPr>
        <w:t>……</w:t>
      </w:r>
    </w:p>
    <w:p w14:paraId="0C8CA55A" w14:textId="77777777" w:rsidR="00B4421E" w:rsidRDefault="004D5EAF" w:rsidP="004D5EAF">
      <w:pPr>
        <w:rPr>
          <w:sz w:val="28"/>
          <w:szCs w:val="24"/>
        </w:rPr>
      </w:pPr>
      <w:r>
        <w:rPr>
          <w:sz w:val="28"/>
          <w:szCs w:val="24"/>
        </w:rPr>
        <w:t>Yukarıda ki metinde Coğrafyanın alt dallarından hangilerini görüyorsunuz? Sebepleri ile birlikte yazınız?</w:t>
      </w:r>
      <w:r w:rsidR="00833B70">
        <w:rPr>
          <w:sz w:val="28"/>
          <w:szCs w:val="24"/>
        </w:rPr>
        <w:t xml:space="preserve"> (20 puan )</w:t>
      </w:r>
    </w:p>
    <w:p w14:paraId="0AB01590" w14:textId="77777777" w:rsidR="004F04C3" w:rsidRDefault="004F04C3" w:rsidP="004D5EAF">
      <w:pPr>
        <w:rPr>
          <w:sz w:val="28"/>
          <w:szCs w:val="24"/>
        </w:rPr>
      </w:pPr>
    </w:p>
    <w:p w14:paraId="1278B33D" w14:textId="77777777" w:rsidR="00A06569" w:rsidRDefault="00A06569" w:rsidP="004D5EAF">
      <w:pPr>
        <w:rPr>
          <w:sz w:val="28"/>
          <w:szCs w:val="24"/>
        </w:rPr>
      </w:pPr>
    </w:p>
    <w:p w14:paraId="2037DAB4" w14:textId="77777777" w:rsidR="004F04C3" w:rsidRDefault="004F04C3" w:rsidP="004D5EAF">
      <w:pPr>
        <w:rPr>
          <w:sz w:val="28"/>
          <w:szCs w:val="24"/>
        </w:rPr>
      </w:pPr>
      <w:r w:rsidRPr="00E86C68">
        <w:rPr>
          <w:b/>
          <w:sz w:val="32"/>
          <w:szCs w:val="24"/>
        </w:rPr>
        <w:t>5.</w:t>
      </w:r>
      <w:r>
        <w:rPr>
          <w:sz w:val="28"/>
          <w:szCs w:val="24"/>
        </w:rPr>
        <w:t>Bir Dünya modeli çizerek üzerinde;</w:t>
      </w:r>
    </w:p>
    <w:p w14:paraId="19CDF75F" w14:textId="77777777" w:rsidR="004F04C3" w:rsidRDefault="004F04C3" w:rsidP="004D5EAF">
      <w:pPr>
        <w:rPr>
          <w:sz w:val="28"/>
          <w:szCs w:val="24"/>
        </w:rPr>
      </w:pPr>
      <w:r>
        <w:rPr>
          <w:sz w:val="28"/>
          <w:szCs w:val="24"/>
        </w:rPr>
        <w:t>a) Ekvator</w:t>
      </w:r>
    </w:p>
    <w:p w14:paraId="0D97B209" w14:textId="77777777" w:rsidR="004F04C3" w:rsidRDefault="004F04C3" w:rsidP="004D5EAF">
      <w:pPr>
        <w:rPr>
          <w:sz w:val="28"/>
          <w:szCs w:val="24"/>
        </w:rPr>
      </w:pPr>
      <w:r>
        <w:rPr>
          <w:sz w:val="28"/>
          <w:szCs w:val="24"/>
        </w:rPr>
        <w:t>b)Dönenceler</w:t>
      </w:r>
    </w:p>
    <w:p w14:paraId="0F95B16E" w14:textId="77777777" w:rsidR="004F04C3" w:rsidRDefault="004F04C3" w:rsidP="004D5EAF">
      <w:pPr>
        <w:rPr>
          <w:sz w:val="28"/>
          <w:szCs w:val="24"/>
        </w:rPr>
      </w:pPr>
      <w:r>
        <w:rPr>
          <w:sz w:val="28"/>
          <w:szCs w:val="24"/>
        </w:rPr>
        <w:t>c)Yarım Küreler</w:t>
      </w:r>
    </w:p>
    <w:p w14:paraId="7CC4783D" w14:textId="77777777" w:rsidR="004F04C3" w:rsidRDefault="004F04C3" w:rsidP="004D5EAF">
      <w:pPr>
        <w:rPr>
          <w:sz w:val="28"/>
          <w:szCs w:val="24"/>
        </w:rPr>
      </w:pPr>
      <w:r>
        <w:rPr>
          <w:sz w:val="28"/>
          <w:szCs w:val="24"/>
        </w:rPr>
        <w:t>d)Kutup daireleri ve kutup noktalarını gösteriniz?</w:t>
      </w:r>
    </w:p>
    <w:p w14:paraId="0E0F78EC" w14:textId="77777777" w:rsidR="00164EDC" w:rsidRPr="00164EDC" w:rsidRDefault="00164EDC" w:rsidP="00164EDC">
      <w:pPr>
        <w:rPr>
          <w:sz w:val="28"/>
          <w:szCs w:val="24"/>
        </w:rPr>
      </w:pPr>
    </w:p>
    <w:p w14:paraId="1C91C57F" w14:textId="77777777" w:rsidR="00164EDC" w:rsidRPr="00164EDC" w:rsidRDefault="00164EDC" w:rsidP="00164EDC">
      <w:pPr>
        <w:rPr>
          <w:sz w:val="28"/>
          <w:szCs w:val="24"/>
        </w:rPr>
      </w:pPr>
    </w:p>
    <w:p w14:paraId="37401E72" w14:textId="77777777" w:rsidR="00164EDC" w:rsidRPr="00164EDC" w:rsidRDefault="00164EDC" w:rsidP="00164EDC">
      <w:pPr>
        <w:rPr>
          <w:sz w:val="28"/>
          <w:szCs w:val="24"/>
        </w:rPr>
      </w:pPr>
    </w:p>
    <w:p w14:paraId="00D10613" w14:textId="77777777" w:rsidR="00164EDC" w:rsidRPr="00164EDC" w:rsidRDefault="00164EDC" w:rsidP="00164EDC">
      <w:pPr>
        <w:rPr>
          <w:sz w:val="28"/>
          <w:szCs w:val="24"/>
        </w:rPr>
      </w:pPr>
    </w:p>
    <w:p w14:paraId="2B37EDE4" w14:textId="77777777" w:rsidR="00164EDC" w:rsidRPr="00164EDC" w:rsidRDefault="00164EDC" w:rsidP="00164EDC">
      <w:pPr>
        <w:rPr>
          <w:sz w:val="28"/>
          <w:szCs w:val="24"/>
        </w:rPr>
      </w:pPr>
    </w:p>
    <w:p w14:paraId="7FE34FBD" w14:textId="77777777" w:rsidR="00164EDC" w:rsidRDefault="00164EDC" w:rsidP="00164EDC">
      <w:pPr>
        <w:rPr>
          <w:sz w:val="28"/>
          <w:szCs w:val="24"/>
        </w:rPr>
      </w:pPr>
    </w:p>
    <w:sectPr w:rsidR="00164EDC" w:rsidSect="0086059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16620" w14:textId="77777777" w:rsidR="00B739B2" w:rsidRDefault="00B739B2" w:rsidP="0086059E">
      <w:r>
        <w:separator/>
      </w:r>
    </w:p>
  </w:endnote>
  <w:endnote w:type="continuationSeparator" w:id="0">
    <w:p w14:paraId="0655475E" w14:textId="77777777" w:rsidR="00B739B2" w:rsidRDefault="00B739B2" w:rsidP="00860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699F5" w14:textId="77777777" w:rsidR="00B739B2" w:rsidRDefault="00B739B2" w:rsidP="0086059E">
      <w:r>
        <w:separator/>
      </w:r>
    </w:p>
  </w:footnote>
  <w:footnote w:type="continuationSeparator" w:id="0">
    <w:p w14:paraId="3BB30179" w14:textId="77777777" w:rsidR="00B739B2" w:rsidRDefault="00B739B2" w:rsidP="00860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E41AA"/>
    <w:multiLevelType w:val="hybridMultilevel"/>
    <w:tmpl w:val="5726A37A"/>
    <w:lvl w:ilvl="0" w:tplc="E1A63EAA">
      <w:start w:val="1"/>
      <w:numFmt w:val="lowerLetter"/>
      <w:lvlText w:val="%1)"/>
      <w:lvlJc w:val="left"/>
      <w:pPr>
        <w:ind w:left="578" w:hanging="360"/>
      </w:pPr>
      <w:rPr>
        <w:rFonts w:hint="default"/>
        <w:b w:val="0"/>
        <w:sz w:val="24"/>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 w15:restartNumberingAfterBreak="0">
    <w:nsid w:val="11035746"/>
    <w:multiLevelType w:val="hybridMultilevel"/>
    <w:tmpl w:val="36B8AC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6C3435D"/>
    <w:multiLevelType w:val="hybridMultilevel"/>
    <w:tmpl w:val="CF86FA52"/>
    <w:lvl w:ilvl="0" w:tplc="3454F40A">
      <w:start w:val="1"/>
      <w:numFmt w:val="lowerLetter"/>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16cid:durableId="457069864">
    <w:abstractNumId w:val="0"/>
  </w:num>
  <w:num w:numId="2" w16cid:durableId="1305116046">
    <w:abstractNumId w:val="2"/>
  </w:num>
  <w:num w:numId="3" w16cid:durableId="57680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63CB"/>
    <w:rsid w:val="00075785"/>
    <w:rsid w:val="0011294F"/>
    <w:rsid w:val="00164EDC"/>
    <w:rsid w:val="001A327C"/>
    <w:rsid w:val="00317611"/>
    <w:rsid w:val="00466854"/>
    <w:rsid w:val="004D5EAF"/>
    <w:rsid w:val="004F04C3"/>
    <w:rsid w:val="006175A3"/>
    <w:rsid w:val="00644772"/>
    <w:rsid w:val="006A4B45"/>
    <w:rsid w:val="006D2EB7"/>
    <w:rsid w:val="00787FF4"/>
    <w:rsid w:val="007B3034"/>
    <w:rsid w:val="007D1355"/>
    <w:rsid w:val="00833B70"/>
    <w:rsid w:val="0086059E"/>
    <w:rsid w:val="0087576A"/>
    <w:rsid w:val="00A06569"/>
    <w:rsid w:val="00AC007C"/>
    <w:rsid w:val="00B375E8"/>
    <w:rsid w:val="00B4421E"/>
    <w:rsid w:val="00B739B2"/>
    <w:rsid w:val="00C10A6A"/>
    <w:rsid w:val="00C27253"/>
    <w:rsid w:val="00CF38B6"/>
    <w:rsid w:val="00CF4CAE"/>
    <w:rsid w:val="00D722DD"/>
    <w:rsid w:val="00D872DD"/>
    <w:rsid w:val="00E563B2"/>
    <w:rsid w:val="00E86C68"/>
    <w:rsid w:val="00EE2E32"/>
    <w:rsid w:val="00F263CB"/>
    <w:rsid w:val="00FF60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2F5A"/>
  <w15:docId w15:val="{567B70B4-CB8E-4709-9F03-2D26DBCD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6059E"/>
    <w:pPr>
      <w:tabs>
        <w:tab w:val="center" w:pos="4536"/>
        <w:tab w:val="right" w:pos="9072"/>
      </w:tabs>
    </w:pPr>
  </w:style>
  <w:style w:type="character" w:customStyle="1" w:styleId="stBilgiChar">
    <w:name w:val="Üst Bilgi Char"/>
    <w:basedOn w:val="VarsaylanParagrafYazTipi"/>
    <w:link w:val="stBilgi"/>
    <w:uiPriority w:val="99"/>
    <w:rsid w:val="0086059E"/>
  </w:style>
  <w:style w:type="paragraph" w:styleId="AltBilgi">
    <w:name w:val="footer"/>
    <w:basedOn w:val="Normal"/>
    <w:link w:val="AltBilgiChar"/>
    <w:uiPriority w:val="99"/>
    <w:unhideWhenUsed/>
    <w:rsid w:val="0086059E"/>
    <w:pPr>
      <w:tabs>
        <w:tab w:val="center" w:pos="4536"/>
        <w:tab w:val="right" w:pos="9072"/>
      </w:tabs>
    </w:pPr>
  </w:style>
  <w:style w:type="character" w:customStyle="1" w:styleId="AltBilgiChar">
    <w:name w:val="Alt Bilgi Char"/>
    <w:basedOn w:val="VarsaylanParagrafYazTipi"/>
    <w:link w:val="AltBilgi"/>
    <w:uiPriority w:val="99"/>
    <w:rsid w:val="0086059E"/>
  </w:style>
  <w:style w:type="paragraph" w:styleId="BalonMetni">
    <w:name w:val="Balloon Text"/>
    <w:basedOn w:val="Normal"/>
    <w:link w:val="BalonMetniChar"/>
    <w:uiPriority w:val="99"/>
    <w:semiHidden/>
    <w:unhideWhenUsed/>
    <w:rsid w:val="006175A3"/>
    <w:rPr>
      <w:rFonts w:ascii="Tahoma" w:hAnsi="Tahoma" w:cs="Tahoma"/>
      <w:sz w:val="16"/>
      <w:szCs w:val="16"/>
    </w:rPr>
  </w:style>
  <w:style w:type="character" w:customStyle="1" w:styleId="BalonMetniChar">
    <w:name w:val="Balon Metni Char"/>
    <w:basedOn w:val="VarsaylanParagrafYazTipi"/>
    <w:link w:val="BalonMetni"/>
    <w:uiPriority w:val="99"/>
    <w:semiHidden/>
    <w:rsid w:val="006175A3"/>
    <w:rPr>
      <w:rFonts w:ascii="Tahoma" w:hAnsi="Tahoma" w:cs="Tahoma"/>
      <w:sz w:val="16"/>
      <w:szCs w:val="16"/>
    </w:rPr>
  </w:style>
  <w:style w:type="paragraph" w:styleId="ListeParagraf">
    <w:name w:val="List Paragraph"/>
    <w:basedOn w:val="Normal"/>
    <w:uiPriority w:val="34"/>
    <w:qFormat/>
    <w:rsid w:val="00C27253"/>
    <w:pPr>
      <w:ind w:left="720"/>
      <w:contextualSpacing/>
    </w:pPr>
  </w:style>
  <w:style w:type="character" w:styleId="Kpr">
    <w:name w:val="Hyperlink"/>
    <w:basedOn w:val="VarsaylanParagrafYazTipi"/>
    <w:uiPriority w:val="99"/>
    <w:semiHidden/>
    <w:unhideWhenUsed/>
    <w:rsid w:val="00164E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600588">
      <w:bodyDiv w:val="1"/>
      <w:marLeft w:val="0"/>
      <w:marRight w:val="0"/>
      <w:marTop w:val="0"/>
      <w:marBottom w:val="0"/>
      <w:divBdr>
        <w:top w:val="none" w:sz="0" w:space="0" w:color="auto"/>
        <w:left w:val="none" w:sz="0" w:space="0" w:color="auto"/>
        <w:bottom w:val="none" w:sz="0" w:space="0" w:color="auto"/>
        <w:right w:val="none" w:sz="0" w:space="0" w:color="auto"/>
      </w:divBdr>
      <w:divsChild>
        <w:div w:id="1701543492">
          <w:marLeft w:val="0"/>
          <w:marRight w:val="0"/>
          <w:marTop w:val="0"/>
          <w:marBottom w:val="0"/>
          <w:divBdr>
            <w:top w:val="none" w:sz="0" w:space="0" w:color="auto"/>
            <w:left w:val="none" w:sz="0" w:space="0" w:color="auto"/>
            <w:bottom w:val="none" w:sz="0" w:space="0" w:color="auto"/>
            <w:right w:val="none" w:sz="0" w:space="0" w:color="auto"/>
          </w:divBdr>
        </w:div>
        <w:div w:id="234048206">
          <w:marLeft w:val="0"/>
          <w:marRight w:val="0"/>
          <w:marTop w:val="0"/>
          <w:marBottom w:val="0"/>
          <w:divBdr>
            <w:top w:val="none" w:sz="0" w:space="0" w:color="auto"/>
            <w:left w:val="none" w:sz="0" w:space="0" w:color="auto"/>
            <w:bottom w:val="none" w:sz="0" w:space="0" w:color="auto"/>
            <w:right w:val="none" w:sz="0" w:space="0" w:color="auto"/>
          </w:divBdr>
          <w:divsChild>
            <w:div w:id="396124094">
              <w:marLeft w:val="0"/>
              <w:marRight w:val="0"/>
              <w:marTop w:val="0"/>
              <w:marBottom w:val="0"/>
              <w:divBdr>
                <w:top w:val="none" w:sz="0" w:space="0" w:color="auto"/>
                <w:left w:val="none" w:sz="0" w:space="0" w:color="auto"/>
                <w:bottom w:val="none" w:sz="0" w:space="0" w:color="auto"/>
                <w:right w:val="none" w:sz="0" w:space="0" w:color="auto"/>
              </w:divBdr>
              <w:divsChild>
                <w:div w:id="270628404">
                  <w:marLeft w:val="9"/>
                  <w:marRight w:val="0"/>
                  <w:marTop w:val="0"/>
                  <w:marBottom w:val="0"/>
                  <w:divBdr>
                    <w:top w:val="none" w:sz="0" w:space="0" w:color="auto"/>
                    <w:left w:val="none" w:sz="0" w:space="0" w:color="auto"/>
                    <w:bottom w:val="none" w:sz="0" w:space="0" w:color="auto"/>
                    <w:right w:val="none" w:sz="0" w:space="0" w:color="auto"/>
                  </w:divBdr>
                </w:div>
                <w:div w:id="1488128167">
                  <w:marLeft w:val="9"/>
                  <w:marRight w:val="0"/>
                  <w:marTop w:val="0"/>
                  <w:marBottom w:val="0"/>
                  <w:divBdr>
                    <w:top w:val="none" w:sz="0" w:space="0" w:color="auto"/>
                    <w:left w:val="none" w:sz="0" w:space="0" w:color="auto"/>
                    <w:bottom w:val="none" w:sz="0" w:space="0" w:color="auto"/>
                    <w:right w:val="none" w:sz="0" w:space="0" w:color="auto"/>
                  </w:divBdr>
                </w:div>
                <w:div w:id="2116361777">
                  <w:marLeft w:val="9"/>
                  <w:marRight w:val="0"/>
                  <w:marTop w:val="0"/>
                  <w:marBottom w:val="0"/>
                  <w:divBdr>
                    <w:top w:val="none" w:sz="0" w:space="0" w:color="auto"/>
                    <w:left w:val="none" w:sz="0" w:space="0" w:color="auto"/>
                    <w:bottom w:val="none" w:sz="0" w:space="0" w:color="auto"/>
                    <w:right w:val="none" w:sz="0" w:space="0" w:color="auto"/>
                  </w:divBdr>
                </w:div>
                <w:div w:id="1321881122">
                  <w:marLeft w:val="9"/>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284</Words>
  <Characters>1621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tekin</dc:creator>
  <cp:keywords/>
  <dc:description/>
  <cp:lastModifiedBy>Burhan Demir</cp:lastModifiedBy>
  <cp:revision>26</cp:revision>
  <dcterms:created xsi:type="dcterms:W3CDTF">2023-10-14T14:33:00Z</dcterms:created>
  <dcterms:modified xsi:type="dcterms:W3CDTF">2023-10-16T08:43:00Z</dcterms:modified>
</cp:coreProperties>
</file>