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5D182" w14:textId="77777777" w:rsidR="005011F2" w:rsidRPr="00726B76" w:rsidRDefault="005011F2" w:rsidP="005011F2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DD3333"/>
          <w:spacing w:val="30"/>
          <w:sz w:val="28"/>
          <w:szCs w:val="24"/>
          <w:u w:val="single"/>
        </w:rPr>
      </w:pPr>
      <w:bookmarkStart w:id="0" w:name="_GoBack"/>
      <w:bookmarkEnd w:id="0"/>
      <w:r w:rsidRPr="00726B76">
        <w:rPr>
          <w:rFonts w:ascii="Times New Roman" w:eastAsia="Times New Roman" w:hAnsi="Times New Roman" w:cs="Times New Roman"/>
          <w:b/>
          <w:bCs/>
          <w:color w:val="DD3333"/>
          <w:spacing w:val="30"/>
          <w:sz w:val="28"/>
          <w:szCs w:val="24"/>
          <w:u w:val="single"/>
        </w:rPr>
        <w:t>Bütün, Yarım ve Çeyrek Kesir Gösterimleri</w:t>
      </w:r>
    </w:p>
    <w:p w14:paraId="77E34835" w14:textId="77777777" w:rsidR="005011F2" w:rsidRPr="00726B76" w:rsidRDefault="005011F2" w:rsidP="005011F2">
      <w:pPr>
        <w:shd w:val="clear" w:color="auto" w:fill="FFFFFF"/>
        <w:spacing w:after="255" w:line="240" w:lineRule="auto"/>
        <w:rPr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</w:pPr>
      <w:r w:rsidRPr="00726B76">
        <w:rPr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  <w:t>Aşağıda verilen bütün, yarım ve çeyreğin kesir gösterimlerini inceleyelim.</w:t>
      </w:r>
    </w:p>
    <w:p w14:paraId="65560D3E" w14:textId="77777777" w:rsidR="005011F2" w:rsidRPr="00726B76" w:rsidRDefault="005011F2" w:rsidP="005011F2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b/>
          <w:bCs/>
          <w:color w:val="DD3333"/>
          <w:spacing w:val="30"/>
          <w:sz w:val="24"/>
          <w:szCs w:val="24"/>
          <w:u w:val="single"/>
        </w:rPr>
      </w:pPr>
      <w:r w:rsidRPr="00726B76">
        <w:rPr>
          <w:rFonts w:ascii="Times New Roman" w:eastAsia="Times New Roman" w:hAnsi="Times New Roman" w:cs="Times New Roman"/>
          <w:b/>
          <w:bCs/>
          <w:color w:val="DD3333"/>
          <w:spacing w:val="30"/>
          <w:sz w:val="24"/>
          <w:szCs w:val="24"/>
          <w:u w:val="single"/>
        </w:rPr>
        <w:t>Bütünün Kesir Gösterimi</w:t>
      </w:r>
    </w:p>
    <w:p w14:paraId="3146E442" w14:textId="77777777" w:rsidR="005011F2" w:rsidRPr="00726B76" w:rsidRDefault="005011F2" w:rsidP="005011F2">
      <w:pPr>
        <w:shd w:val="clear" w:color="auto" w:fill="FFFFFF"/>
        <w:spacing w:after="255" w:line="240" w:lineRule="auto"/>
        <w:rPr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</w:pPr>
      <w:r w:rsidRPr="00726B76">
        <w:rPr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  <w:t>Karenin tamamı boyanmıştır.</w:t>
      </w:r>
    </w:p>
    <w:p w14:paraId="07AF7E90" w14:textId="77777777" w:rsidR="005011F2" w:rsidRPr="00726B76" w:rsidRDefault="005011F2" w:rsidP="005011F2">
      <w:pPr>
        <w:shd w:val="clear" w:color="auto" w:fill="FFFFFF"/>
        <w:spacing w:after="255" w:line="240" w:lineRule="auto"/>
        <w:rPr>
          <w:ins w:id="1" w:author="Unknown"/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</w:pPr>
      <w:r w:rsidRPr="00726B76">
        <w:rPr>
          <w:rFonts w:ascii="Times New Roman" w:eastAsia="Times New Roman" w:hAnsi="Times New Roman" w:cs="Times New Roman"/>
          <w:b/>
          <w:noProof/>
          <w:color w:val="222222"/>
          <w:spacing w:val="8"/>
          <w:sz w:val="24"/>
          <w:szCs w:val="24"/>
        </w:rPr>
        <w:drawing>
          <wp:inline distT="0" distB="0" distL="0" distR="0" wp14:anchorId="7AE9EF69" wp14:editId="7B928F58">
            <wp:extent cx="6667500" cy="1019175"/>
            <wp:effectExtent l="19050" t="0" r="0" b="0"/>
            <wp:docPr id="1" name="Resim 1" descr="Bütünün Kesir Olarak Gösterim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ütünün Kesir Olarak Gösterim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9711D5" w14:textId="77777777" w:rsidR="005011F2" w:rsidRPr="00726B76" w:rsidRDefault="005011F2" w:rsidP="005011F2">
      <w:pPr>
        <w:shd w:val="clear" w:color="auto" w:fill="FFFFFF"/>
        <w:spacing w:after="255" w:line="240" w:lineRule="auto"/>
        <w:jc w:val="center"/>
        <w:rPr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</w:pPr>
      <w:r w:rsidRPr="00726B76">
        <w:rPr>
          <w:rFonts w:ascii="Times New Roman" w:eastAsia="Times New Roman" w:hAnsi="Times New Roman" w:cs="Times New Roman"/>
          <w:b/>
          <w:bCs/>
          <w:color w:val="222222"/>
          <w:spacing w:val="8"/>
          <w:sz w:val="24"/>
          <w:szCs w:val="24"/>
        </w:rPr>
        <w:t>1</w:t>
      </w:r>
      <w:r w:rsidRPr="00726B76">
        <w:rPr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  <w:t> bütün </w:t>
      </w:r>
      <w:r w:rsidRPr="00726B76">
        <w:rPr>
          <w:rFonts w:ascii="Times New Roman" w:eastAsia="Times New Roman" w:hAnsi="Times New Roman" w:cs="Times New Roman"/>
          <w:b/>
          <w:bCs/>
          <w:color w:val="222222"/>
          <w:spacing w:val="8"/>
          <w:sz w:val="24"/>
          <w:szCs w:val="24"/>
        </w:rPr>
        <w:t>1</w:t>
      </w:r>
      <w:r w:rsidRPr="00726B76">
        <w:rPr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  <w:t> sayısına </w:t>
      </w:r>
      <w:r w:rsidRPr="00726B76">
        <w:rPr>
          <w:rFonts w:ascii="Times New Roman" w:eastAsia="Times New Roman" w:hAnsi="Times New Roman" w:cs="Times New Roman"/>
          <w:b/>
          <w:bCs/>
          <w:color w:val="222222"/>
          <w:spacing w:val="8"/>
          <w:sz w:val="24"/>
          <w:szCs w:val="24"/>
        </w:rPr>
        <w:t>eşit</w:t>
      </w:r>
      <w:r w:rsidRPr="00726B76">
        <w:rPr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  <w:t>tir.</w:t>
      </w:r>
    </w:p>
    <w:p w14:paraId="28940913" w14:textId="77777777" w:rsidR="005011F2" w:rsidRPr="00726B76" w:rsidRDefault="005011F2" w:rsidP="005011F2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b/>
          <w:bCs/>
          <w:color w:val="DD3333"/>
          <w:spacing w:val="30"/>
          <w:sz w:val="24"/>
          <w:szCs w:val="24"/>
          <w:u w:val="single"/>
        </w:rPr>
      </w:pPr>
      <w:r w:rsidRPr="00726B76">
        <w:rPr>
          <w:rFonts w:ascii="Times New Roman" w:eastAsia="Times New Roman" w:hAnsi="Times New Roman" w:cs="Times New Roman"/>
          <w:b/>
          <w:bCs/>
          <w:color w:val="DD3333"/>
          <w:spacing w:val="30"/>
          <w:sz w:val="24"/>
          <w:szCs w:val="24"/>
          <w:u w:val="single"/>
        </w:rPr>
        <w:t>Yarımın Kesir Gösterimi</w:t>
      </w:r>
    </w:p>
    <w:p w14:paraId="522CD892" w14:textId="77777777" w:rsidR="005011F2" w:rsidRPr="00726B76" w:rsidRDefault="005011F2" w:rsidP="005011F2">
      <w:pPr>
        <w:shd w:val="clear" w:color="auto" w:fill="FFFFFF"/>
        <w:spacing w:after="255" w:line="240" w:lineRule="auto"/>
        <w:rPr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</w:pPr>
      <w:r w:rsidRPr="00726B76">
        <w:rPr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  <w:t>Kare </w:t>
      </w:r>
      <w:r w:rsidRPr="00726B76">
        <w:rPr>
          <w:rFonts w:ascii="Times New Roman" w:eastAsia="Times New Roman" w:hAnsi="Times New Roman" w:cs="Times New Roman"/>
          <w:b/>
          <w:bCs/>
          <w:color w:val="222222"/>
          <w:spacing w:val="8"/>
          <w:sz w:val="24"/>
          <w:szCs w:val="24"/>
        </w:rPr>
        <w:t>2 eş parçaya</w:t>
      </w:r>
      <w:r w:rsidRPr="00726B76">
        <w:rPr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  <w:t> bölünmüş ve eş </w:t>
      </w:r>
      <w:r w:rsidRPr="00726B76">
        <w:rPr>
          <w:rFonts w:ascii="Times New Roman" w:eastAsia="Times New Roman" w:hAnsi="Times New Roman" w:cs="Times New Roman"/>
          <w:b/>
          <w:bCs/>
          <w:color w:val="222222"/>
          <w:spacing w:val="8"/>
          <w:sz w:val="24"/>
          <w:szCs w:val="24"/>
        </w:rPr>
        <w:t>parçalardan biri</w:t>
      </w:r>
      <w:r w:rsidRPr="00726B76">
        <w:rPr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  <w:t> boyanmıştır.</w:t>
      </w:r>
    </w:p>
    <w:p w14:paraId="1D7D3B7F" w14:textId="77777777" w:rsidR="005011F2" w:rsidRPr="00726B76" w:rsidRDefault="005011F2" w:rsidP="005011F2">
      <w:pPr>
        <w:shd w:val="clear" w:color="auto" w:fill="FFFFFF"/>
        <w:spacing w:after="255" w:line="240" w:lineRule="auto"/>
        <w:jc w:val="center"/>
        <w:rPr>
          <w:ins w:id="2" w:author="Unknown"/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</w:pPr>
      <w:r w:rsidRPr="00726B76">
        <w:rPr>
          <w:rFonts w:ascii="Times New Roman" w:eastAsia="Times New Roman" w:hAnsi="Times New Roman" w:cs="Times New Roman"/>
          <w:b/>
          <w:noProof/>
          <w:color w:val="222222"/>
          <w:spacing w:val="8"/>
          <w:sz w:val="24"/>
          <w:szCs w:val="24"/>
        </w:rPr>
        <w:drawing>
          <wp:inline distT="0" distB="0" distL="0" distR="0" wp14:anchorId="40921B14" wp14:editId="4025AEB3">
            <wp:extent cx="6667500" cy="1123950"/>
            <wp:effectExtent l="19050" t="0" r="0" b="0"/>
            <wp:docPr id="2" name="Resim 2" descr="Yarımın Kesir Olarak Gösterim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arımın Kesir Olarak Gösterim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26B76">
        <w:rPr>
          <w:rFonts w:ascii="Times New Roman" w:eastAsia="Times New Roman" w:hAnsi="Times New Roman" w:cs="Times New Roman"/>
          <w:b/>
          <w:bCs/>
          <w:color w:val="222222"/>
          <w:spacing w:val="8"/>
          <w:sz w:val="24"/>
          <w:szCs w:val="24"/>
        </w:rPr>
        <w:t>1</w:t>
      </w:r>
      <w:r w:rsidRPr="00726B76">
        <w:rPr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  <w:t> yarım </w:t>
      </w:r>
      <w:r w:rsidRPr="00726B76">
        <w:rPr>
          <w:rFonts w:ascii="Times New Roman" w:eastAsia="Times New Roman" w:hAnsi="Times New Roman" w:cs="Times New Roman"/>
          <w:b/>
          <w:bCs/>
          <w:color w:val="222222"/>
          <w:spacing w:val="8"/>
          <w:sz w:val="24"/>
          <w:szCs w:val="24"/>
        </w:rPr>
        <w:t>1</w:t>
      </w:r>
      <w:r w:rsidRPr="00726B76">
        <w:rPr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  <w:t> sayısından </w:t>
      </w:r>
      <w:r w:rsidRPr="00726B76">
        <w:rPr>
          <w:rFonts w:ascii="Times New Roman" w:eastAsia="Times New Roman" w:hAnsi="Times New Roman" w:cs="Times New Roman"/>
          <w:b/>
          <w:bCs/>
          <w:color w:val="222222"/>
          <w:spacing w:val="8"/>
          <w:sz w:val="24"/>
          <w:szCs w:val="24"/>
        </w:rPr>
        <w:t>küçük</w:t>
      </w:r>
      <w:r w:rsidRPr="00726B76">
        <w:rPr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  <w:t>tür.</w:t>
      </w:r>
    </w:p>
    <w:p w14:paraId="68604489" w14:textId="77777777" w:rsidR="005011F2" w:rsidRPr="00726B76" w:rsidRDefault="005011F2" w:rsidP="005011F2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b/>
          <w:bCs/>
          <w:color w:val="DD3333"/>
          <w:spacing w:val="30"/>
          <w:sz w:val="24"/>
          <w:szCs w:val="24"/>
          <w:u w:val="single"/>
        </w:rPr>
      </w:pPr>
      <w:r w:rsidRPr="00726B76">
        <w:rPr>
          <w:rFonts w:ascii="Times New Roman" w:eastAsia="Times New Roman" w:hAnsi="Times New Roman" w:cs="Times New Roman"/>
          <w:b/>
          <w:bCs/>
          <w:color w:val="DD3333"/>
          <w:spacing w:val="30"/>
          <w:sz w:val="24"/>
          <w:szCs w:val="24"/>
          <w:u w:val="single"/>
        </w:rPr>
        <w:t>Çeyreğin Kesir Gösterimi</w:t>
      </w:r>
    </w:p>
    <w:p w14:paraId="50322DF6" w14:textId="77777777" w:rsidR="005011F2" w:rsidRPr="00726B76" w:rsidRDefault="005011F2" w:rsidP="005011F2">
      <w:pPr>
        <w:shd w:val="clear" w:color="auto" w:fill="FFFFFF"/>
        <w:spacing w:after="255" w:line="240" w:lineRule="auto"/>
        <w:rPr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</w:pPr>
      <w:r w:rsidRPr="00726B76">
        <w:rPr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  <w:t>Kare </w:t>
      </w:r>
      <w:r w:rsidRPr="00726B76">
        <w:rPr>
          <w:rFonts w:ascii="Times New Roman" w:eastAsia="Times New Roman" w:hAnsi="Times New Roman" w:cs="Times New Roman"/>
          <w:b/>
          <w:bCs/>
          <w:color w:val="222222"/>
          <w:spacing w:val="8"/>
          <w:sz w:val="24"/>
          <w:szCs w:val="24"/>
        </w:rPr>
        <w:t>4 eş parçaya</w:t>
      </w:r>
      <w:r w:rsidRPr="00726B76">
        <w:rPr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  <w:t> bölünmüş ve eş </w:t>
      </w:r>
      <w:r w:rsidRPr="00726B76">
        <w:rPr>
          <w:rFonts w:ascii="Times New Roman" w:eastAsia="Times New Roman" w:hAnsi="Times New Roman" w:cs="Times New Roman"/>
          <w:b/>
          <w:bCs/>
          <w:color w:val="222222"/>
          <w:spacing w:val="8"/>
          <w:sz w:val="24"/>
          <w:szCs w:val="24"/>
        </w:rPr>
        <w:t>parçalardan biri</w:t>
      </w:r>
      <w:r w:rsidRPr="00726B76">
        <w:rPr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  <w:t> boyanmıştır.</w:t>
      </w:r>
    </w:p>
    <w:p w14:paraId="301A0950" w14:textId="77777777" w:rsidR="005011F2" w:rsidRPr="00726B76" w:rsidRDefault="005011F2" w:rsidP="005011F2">
      <w:pPr>
        <w:shd w:val="clear" w:color="auto" w:fill="FFFFFF"/>
        <w:spacing w:after="255" w:line="240" w:lineRule="auto"/>
        <w:rPr>
          <w:ins w:id="3" w:author="Unknown"/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</w:pPr>
      <w:r w:rsidRPr="00726B76">
        <w:rPr>
          <w:rFonts w:ascii="Times New Roman" w:eastAsia="Times New Roman" w:hAnsi="Times New Roman" w:cs="Times New Roman"/>
          <w:b/>
          <w:noProof/>
          <w:color w:val="222222"/>
          <w:spacing w:val="8"/>
          <w:sz w:val="24"/>
          <w:szCs w:val="24"/>
        </w:rPr>
        <w:drawing>
          <wp:inline distT="0" distB="0" distL="0" distR="0" wp14:anchorId="00ABDA1B" wp14:editId="5BDADF73">
            <wp:extent cx="6667500" cy="1143000"/>
            <wp:effectExtent l="19050" t="0" r="0" b="0"/>
            <wp:docPr id="3" name="Resim 3" descr="Çeyreğin Kesir Olarak Gösterim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Çeyreğin Kesir Olarak Gösterim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E41ED2" w14:textId="77777777" w:rsidR="005011F2" w:rsidRPr="00726B76" w:rsidRDefault="005011F2" w:rsidP="005011F2">
      <w:pPr>
        <w:shd w:val="clear" w:color="auto" w:fill="FFFFFF"/>
        <w:spacing w:after="255" w:line="240" w:lineRule="auto"/>
        <w:jc w:val="center"/>
        <w:rPr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</w:pPr>
      <w:r w:rsidRPr="00726B76">
        <w:rPr>
          <w:rFonts w:ascii="Times New Roman" w:eastAsia="Times New Roman" w:hAnsi="Times New Roman" w:cs="Times New Roman"/>
          <w:b/>
          <w:bCs/>
          <w:color w:val="222222"/>
          <w:spacing w:val="8"/>
          <w:sz w:val="24"/>
          <w:szCs w:val="24"/>
        </w:rPr>
        <w:t>1</w:t>
      </w:r>
      <w:r w:rsidRPr="00726B76">
        <w:rPr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  <w:t> çeyrek </w:t>
      </w:r>
      <w:r w:rsidRPr="00726B76">
        <w:rPr>
          <w:rFonts w:ascii="Times New Roman" w:eastAsia="Times New Roman" w:hAnsi="Times New Roman" w:cs="Times New Roman"/>
          <w:b/>
          <w:bCs/>
          <w:color w:val="222222"/>
          <w:spacing w:val="8"/>
          <w:sz w:val="24"/>
          <w:szCs w:val="24"/>
        </w:rPr>
        <w:t>1</w:t>
      </w:r>
      <w:r w:rsidRPr="00726B76">
        <w:rPr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  <w:t> sayısından </w:t>
      </w:r>
      <w:r w:rsidRPr="00726B76">
        <w:rPr>
          <w:rFonts w:ascii="Times New Roman" w:eastAsia="Times New Roman" w:hAnsi="Times New Roman" w:cs="Times New Roman"/>
          <w:b/>
          <w:bCs/>
          <w:color w:val="222222"/>
          <w:spacing w:val="8"/>
          <w:sz w:val="24"/>
          <w:szCs w:val="24"/>
        </w:rPr>
        <w:t>küçük</w:t>
      </w:r>
      <w:r w:rsidRPr="00726B76">
        <w:rPr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  <w:t>tür.</w:t>
      </w:r>
    </w:p>
    <w:p w14:paraId="577F598C" w14:textId="77777777" w:rsidR="005011F2" w:rsidRPr="00726B76" w:rsidRDefault="005011F2" w:rsidP="005011F2">
      <w:pPr>
        <w:shd w:val="clear" w:color="auto" w:fill="FFFFFF"/>
        <w:spacing w:after="255" w:line="240" w:lineRule="auto"/>
        <w:rPr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</w:pPr>
      <w:r w:rsidRPr="00726B76">
        <w:rPr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  <w:t>Eş parçalara karşılık gelen sayı, kesir sayısıdır. Kesir sayısı da kısaca </w:t>
      </w:r>
      <w:r w:rsidRPr="00726B76">
        <w:rPr>
          <w:rFonts w:ascii="Times New Roman" w:eastAsia="Times New Roman" w:hAnsi="Times New Roman" w:cs="Times New Roman"/>
          <w:b/>
          <w:bCs/>
          <w:color w:val="C00000"/>
          <w:spacing w:val="8"/>
          <w:sz w:val="24"/>
          <w:szCs w:val="24"/>
        </w:rPr>
        <w:t>kesir</w:t>
      </w:r>
      <w:r w:rsidRPr="00726B76">
        <w:rPr>
          <w:rFonts w:ascii="Times New Roman" w:eastAsia="Times New Roman" w:hAnsi="Times New Roman" w:cs="Times New Roman"/>
          <w:b/>
          <w:color w:val="C00000"/>
          <w:spacing w:val="8"/>
          <w:sz w:val="24"/>
          <w:szCs w:val="24"/>
        </w:rPr>
        <w:t> </w:t>
      </w:r>
      <w:r w:rsidRPr="00726B76">
        <w:rPr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  <w:t>olarak adlandırılır.</w:t>
      </w:r>
    </w:p>
    <w:p w14:paraId="4B9B220E" w14:textId="77777777" w:rsidR="00726B76" w:rsidRPr="00726B76" w:rsidRDefault="005011F2" w:rsidP="00726B76">
      <w:pPr>
        <w:shd w:val="clear" w:color="auto" w:fill="FFFFFF"/>
        <w:spacing w:after="255" w:line="240" w:lineRule="auto"/>
        <w:rPr>
          <w:ins w:id="4" w:author="Unknown"/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</w:pPr>
      <w:r w:rsidRPr="00726B76">
        <w:rPr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  <w:t>Kesirlerde kesir çizgisinin üzerindeki sayı kesrin </w:t>
      </w:r>
      <w:r w:rsidRPr="00726B76">
        <w:rPr>
          <w:rFonts w:ascii="Times New Roman" w:eastAsia="Times New Roman" w:hAnsi="Times New Roman" w:cs="Times New Roman"/>
          <w:b/>
          <w:bCs/>
          <w:color w:val="C00000"/>
          <w:spacing w:val="8"/>
          <w:sz w:val="24"/>
          <w:szCs w:val="24"/>
        </w:rPr>
        <w:t>pay</w:t>
      </w:r>
      <w:r w:rsidRPr="00726B76">
        <w:rPr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  <w:t>ıdır. Kesirlerde kesir çizgisinin altındaki sayı kesrin </w:t>
      </w:r>
      <w:r w:rsidRPr="00726B76">
        <w:rPr>
          <w:rFonts w:ascii="Times New Roman" w:eastAsia="Times New Roman" w:hAnsi="Times New Roman" w:cs="Times New Roman"/>
          <w:b/>
          <w:bCs/>
          <w:color w:val="C00000"/>
          <w:spacing w:val="8"/>
          <w:sz w:val="24"/>
          <w:szCs w:val="24"/>
        </w:rPr>
        <w:t>payda</w:t>
      </w:r>
      <w:r w:rsidRPr="00726B76">
        <w:rPr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  <w:t>sıdır.</w:t>
      </w:r>
      <w:r w:rsidR="00726B76" w:rsidRPr="00726B76">
        <w:rPr>
          <w:rFonts w:ascii="Times New Roman" w:eastAsia="Times New Roman" w:hAnsi="Times New Roman" w:cs="Times New Roman"/>
          <w:b/>
          <w:noProof/>
          <w:color w:val="222222"/>
          <w:spacing w:val="8"/>
          <w:sz w:val="24"/>
          <w:szCs w:val="24"/>
        </w:rPr>
        <w:t xml:space="preserve"> </w:t>
      </w:r>
      <w:r w:rsidR="00726B76" w:rsidRPr="00726B76">
        <w:rPr>
          <w:rFonts w:ascii="Times New Roman" w:eastAsia="Times New Roman" w:hAnsi="Times New Roman" w:cs="Times New Roman"/>
          <w:b/>
          <w:noProof/>
          <w:color w:val="222222"/>
          <w:spacing w:val="8"/>
          <w:sz w:val="24"/>
          <w:szCs w:val="24"/>
        </w:rPr>
        <w:drawing>
          <wp:inline distT="0" distB="0" distL="0" distR="0" wp14:anchorId="76BB2DF8" wp14:editId="05DF7DAE">
            <wp:extent cx="6845774" cy="1064525"/>
            <wp:effectExtent l="19050" t="0" r="0" b="0"/>
            <wp:docPr id="13" name="Resim 4" descr="Bütün, Yarım ve Çeyreğin Kesir Gösterim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ütün, Yarım ve Çeyreğin Kesir Gösterimi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774" cy="106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7656E5" w14:textId="516ED5E0" w:rsidR="00726B76" w:rsidRPr="000B7702" w:rsidRDefault="00726B76" w:rsidP="000B7702">
      <w:pPr>
        <w:rPr>
          <w:rFonts w:ascii="Comic Sans MS" w:hAnsi="Comic Sans MS"/>
          <w:color w:val="0070C0"/>
          <w:u w:val="single"/>
        </w:rPr>
      </w:pPr>
      <w:r w:rsidRPr="00726B76">
        <w:rPr>
          <w:rFonts w:ascii="Times New Roman" w:eastAsia="Times New Roman" w:hAnsi="Times New Roman" w:cs="Times New Roman"/>
          <w:b/>
          <w:color w:val="C00000"/>
          <w:u w:val="single"/>
        </w:rPr>
        <w:t>NOT: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726B76">
        <w:rPr>
          <w:rFonts w:ascii="Times New Roman" w:eastAsia="Times New Roman" w:hAnsi="Times New Roman" w:cs="Times New Roman"/>
          <w:b/>
        </w:rPr>
        <w:t>Payda bütünün kaç eşit parçaya bölündüğünü, pay ise eş parçalardan kaç tanesinin alındığını gösterir.</w:t>
      </w:r>
      <w:r w:rsidR="000B7702" w:rsidRPr="000B7702">
        <w:rPr>
          <w:rFonts w:ascii="Comic Sans MS" w:hAnsi="Comic Sans MS"/>
          <w:color w:val="0070C0"/>
          <w:u w:val="single"/>
        </w:rPr>
        <w:t xml:space="preserve"> </w:t>
      </w:r>
    </w:p>
    <w:p w14:paraId="6BF04091" w14:textId="77777777" w:rsidR="005011F2" w:rsidRPr="00726B76" w:rsidRDefault="005011F2" w:rsidP="005011F2">
      <w:pPr>
        <w:shd w:val="clear" w:color="auto" w:fill="FFFFFF"/>
        <w:spacing w:after="255" w:line="240" w:lineRule="auto"/>
        <w:rPr>
          <w:rFonts w:ascii="Times New Roman" w:eastAsia="Times New Roman" w:hAnsi="Times New Roman" w:cs="Times New Roman"/>
          <w:b/>
          <w:color w:val="222222"/>
          <w:spacing w:val="8"/>
          <w:sz w:val="24"/>
          <w:szCs w:val="24"/>
        </w:rPr>
      </w:pPr>
    </w:p>
    <w:sectPr w:rsidR="005011F2" w:rsidRPr="00726B76" w:rsidSect="00726B76">
      <w:headerReference w:type="default" r:id="rId11"/>
      <w:pgSz w:w="11906" w:h="16838"/>
      <w:pgMar w:top="426" w:right="424" w:bottom="284" w:left="567" w:header="41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7D990D" w14:textId="77777777" w:rsidR="00CA6187" w:rsidRDefault="00CA6187" w:rsidP="00726B76">
      <w:pPr>
        <w:spacing w:after="0" w:line="240" w:lineRule="auto"/>
      </w:pPr>
      <w:r>
        <w:separator/>
      </w:r>
    </w:p>
  </w:endnote>
  <w:endnote w:type="continuationSeparator" w:id="0">
    <w:p w14:paraId="56817ED9" w14:textId="77777777" w:rsidR="00CA6187" w:rsidRDefault="00CA6187" w:rsidP="00726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83AB00" w14:textId="77777777" w:rsidR="00CA6187" w:rsidRDefault="00CA6187" w:rsidP="00726B76">
      <w:pPr>
        <w:spacing w:after="0" w:line="240" w:lineRule="auto"/>
      </w:pPr>
      <w:r>
        <w:separator/>
      </w:r>
    </w:p>
  </w:footnote>
  <w:footnote w:type="continuationSeparator" w:id="0">
    <w:p w14:paraId="37DB9D2E" w14:textId="77777777" w:rsidR="00CA6187" w:rsidRDefault="00CA6187" w:rsidP="00726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15A921" w14:textId="77777777" w:rsidR="00726B76" w:rsidRPr="00726B76" w:rsidRDefault="00726B76" w:rsidP="00726B76">
    <w:pPr>
      <w:pStyle w:val="stbilgi"/>
      <w:jc w:val="center"/>
      <w:rPr>
        <w:rFonts w:ascii="Times New Roman" w:hAnsi="Times New Roman" w:cs="Times New Roman"/>
        <w:b/>
        <w:color w:val="C00000"/>
        <w:sz w:val="32"/>
      </w:rPr>
    </w:pPr>
    <w:r w:rsidRPr="00726B76">
      <w:rPr>
        <w:rFonts w:ascii="Times New Roman" w:hAnsi="Times New Roman" w:cs="Times New Roman"/>
        <w:b/>
        <w:color w:val="C00000"/>
        <w:sz w:val="32"/>
      </w:rPr>
      <w:t>KESİRLER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11F2"/>
    <w:rsid w:val="000B7702"/>
    <w:rsid w:val="004800C1"/>
    <w:rsid w:val="005011F2"/>
    <w:rsid w:val="005F7D7B"/>
    <w:rsid w:val="00726B76"/>
    <w:rsid w:val="00775508"/>
    <w:rsid w:val="0083281A"/>
    <w:rsid w:val="008A4E73"/>
    <w:rsid w:val="008B421B"/>
    <w:rsid w:val="00CA6187"/>
    <w:rsid w:val="00E5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1DC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508"/>
  </w:style>
  <w:style w:type="paragraph" w:styleId="Balk2">
    <w:name w:val="heading 2"/>
    <w:basedOn w:val="Normal"/>
    <w:link w:val="Balk2Char"/>
    <w:uiPriority w:val="9"/>
    <w:qFormat/>
    <w:rsid w:val="005011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alk3">
    <w:name w:val="heading 3"/>
    <w:basedOn w:val="Normal"/>
    <w:link w:val="Balk3Char"/>
    <w:uiPriority w:val="9"/>
    <w:qFormat/>
    <w:rsid w:val="005011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5011F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Balk3Char">
    <w:name w:val="Başlık 3 Char"/>
    <w:basedOn w:val="VarsaylanParagrafYazTipi"/>
    <w:link w:val="Balk3"/>
    <w:uiPriority w:val="9"/>
    <w:rsid w:val="005011F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501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5011F2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01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011F2"/>
    <w:rPr>
      <w:rFonts w:ascii="Tahoma" w:hAnsi="Tahoma" w:cs="Tahoma"/>
      <w:sz w:val="16"/>
      <w:szCs w:val="16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726B7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726B7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tbilgi">
    <w:name w:val="header"/>
    <w:basedOn w:val="Normal"/>
    <w:link w:val="stbilgiChar"/>
    <w:uiPriority w:val="99"/>
    <w:semiHidden/>
    <w:unhideWhenUsed/>
    <w:rsid w:val="00726B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26B76"/>
  </w:style>
  <w:style w:type="paragraph" w:styleId="Altbilgi">
    <w:name w:val="footer"/>
    <w:basedOn w:val="Normal"/>
    <w:link w:val="AltbilgiChar"/>
    <w:uiPriority w:val="99"/>
    <w:semiHidden/>
    <w:unhideWhenUsed/>
    <w:rsid w:val="00726B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26B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5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80830">
          <w:marLeft w:val="0"/>
          <w:marRight w:val="0"/>
          <w:marTop w:val="0"/>
          <w:marBottom w:val="300"/>
          <w:divBdr>
            <w:top w:val="single" w:sz="6" w:space="11" w:color="E6E6E6"/>
            <w:left w:val="single" w:sz="6" w:space="11" w:color="E6E6E6"/>
            <w:bottom w:val="single" w:sz="6" w:space="11" w:color="E6E6E6"/>
            <w:right w:val="single" w:sz="6" w:space="11" w:color="E6E6E6"/>
          </w:divBdr>
        </w:div>
      </w:divsChild>
    </w:div>
    <w:div w:id="20662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105</Words>
  <Characters>660</Characters>
  <Application>Microsoft Office Word</Application>
  <DocSecurity>0</DocSecurity>
  <Lines>19</Lines>
  <Paragraphs>14</Paragraphs>
  <ScaleCrop>false</ScaleCrop>
  <Manager>Sınıf Öğretmeniyiz Biz</Manager>
  <Company>Sınıf Öğretmeniyiz Biz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6</cp:revision>
  <dcterms:created xsi:type="dcterms:W3CDTF">2021-02-16T06:42:00Z</dcterms:created>
  <dcterms:modified xsi:type="dcterms:W3CDTF">2022-01-15T12:04:00Z</dcterms:modified>
  <cp:category>http://sinifogretmeniyiz.biz/dosyalar.asp</cp:category>
</cp:coreProperties>
</file>